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F1" w:rsidRDefault="00CF6BF1" w:rsidP="0062030D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RANGE!A2:C48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62030D" w:rsidRPr="0062030D" w:rsidRDefault="008B4FE4" w:rsidP="006203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35B55">
        <w:rPr>
          <w:rFonts w:ascii="Times New Roman" w:hAnsi="Times New Roman" w:cs="Times New Roman"/>
          <w:b/>
          <w:bCs/>
          <w:sz w:val="20"/>
          <w:szCs w:val="20"/>
        </w:rPr>
        <w:t>S.03.0</w:t>
      </w:r>
      <w:bookmarkEnd w:id="1"/>
      <w:r w:rsidRPr="00C35B55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7C4978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C35B55">
        <w:rPr>
          <w:rFonts w:ascii="Times New Roman" w:hAnsi="Times New Roman" w:cs="Times New Roman"/>
          <w:b/>
          <w:bCs/>
          <w:sz w:val="20"/>
          <w:szCs w:val="20"/>
        </w:rPr>
        <w:t xml:space="preserve"> - Off Balance-sheet items</w:t>
      </w:r>
      <w:r w:rsidR="00A501F6" w:rsidRPr="00C35B55">
        <w:rPr>
          <w:rFonts w:ascii="Times New Roman" w:hAnsi="Times New Roman" w:cs="Times New Roman"/>
          <w:b/>
          <w:bCs/>
          <w:sz w:val="20"/>
          <w:szCs w:val="20"/>
        </w:rPr>
        <w:t xml:space="preserve"> – list of unlimited guarantees received</w:t>
      </w:r>
      <w:r w:rsidR="0062030D" w:rsidRPr="00C35B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030D" w:rsidRPr="0062030D">
        <w:rPr>
          <w:rFonts w:ascii="Times New Roman" w:hAnsi="Times New Roman" w:cs="Times New Roman"/>
          <w:b/>
          <w:bCs/>
          <w:sz w:val="20"/>
          <w:szCs w:val="20"/>
        </w:rPr>
        <w:t>(old BS-C1B)</w:t>
      </w:r>
    </w:p>
    <w:p w:rsidR="00F5010C" w:rsidRPr="00C35B55" w:rsidRDefault="00F5010C" w:rsidP="00F5010C">
      <w:pPr>
        <w:rPr>
          <w:rFonts w:ascii="Times New Roman" w:hAnsi="Times New Roman" w:cs="Times New Roman"/>
          <w:bCs/>
          <w:sz w:val="20"/>
          <w:szCs w:val="20"/>
        </w:rPr>
      </w:pPr>
      <w:r w:rsidRPr="00C35B55">
        <w:rPr>
          <w:rFonts w:ascii="Times New Roman" w:hAnsi="Times New Roman" w:cs="Times New Roman"/>
          <w:bCs/>
          <w:sz w:val="20"/>
          <w:szCs w:val="20"/>
        </w:rPr>
        <w:t>General comment</w:t>
      </w:r>
      <w:r w:rsidR="007D0EE3" w:rsidRPr="00C35B55">
        <w:rPr>
          <w:rFonts w:ascii="Times New Roman" w:hAnsi="Times New Roman" w:cs="Times New Roman"/>
          <w:bCs/>
          <w:sz w:val="20"/>
          <w:szCs w:val="20"/>
        </w:rPr>
        <w:t>s</w:t>
      </w:r>
      <w:r w:rsidRPr="00C35B55">
        <w:rPr>
          <w:rFonts w:ascii="Times New Roman" w:hAnsi="Times New Roman" w:cs="Times New Roman"/>
          <w:bCs/>
          <w:sz w:val="20"/>
          <w:szCs w:val="20"/>
        </w:rPr>
        <w:t>:</w:t>
      </w:r>
    </w:p>
    <w:p w:rsidR="0062030D" w:rsidRDefault="0062030D">
      <w:pPr>
        <w:jc w:val="both"/>
        <w:rPr>
          <w:rFonts w:ascii="Times New Roman" w:hAnsi="Times New Roman" w:cs="Times New Roman"/>
          <w:sz w:val="20"/>
          <w:szCs w:val="20"/>
        </w:rPr>
      </w:pPr>
      <w:r w:rsidRPr="0062030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670EE" w:rsidRDefault="00C670EE" w:rsidP="00C670E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7D0EE3" w:rsidRPr="00C35B55" w:rsidRDefault="007D0EE3" w:rsidP="00C35B55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5B55">
        <w:rPr>
          <w:rFonts w:ascii="Times New Roman" w:hAnsi="Times New Roman" w:cs="Times New Roman"/>
          <w:bCs/>
          <w:sz w:val="20"/>
          <w:szCs w:val="20"/>
          <w:lang w:val="en-US"/>
        </w:rPr>
        <w:t>As regards the Solvency II value, the instructions define the items from a recognition perspective. Valuation principles are laid down in Directive 2009/138/</w:t>
      </w:r>
      <w:r w:rsidRPr="00CF6BF1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EC, </w:t>
      </w:r>
      <w:ins w:id="3" w:author="Author">
        <w:r w:rsidR="002D5ED8" w:rsidRPr="002F6BBE">
          <w:rPr>
            <w:rFonts w:ascii="Times New Roman" w:hAnsi="Times New Roman" w:cs="Times New Roman"/>
            <w:bCs/>
            <w:sz w:val="20"/>
            <w:szCs w:val="20"/>
            <w:rPrChange w:id="4" w:author="Author"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rPrChange>
          </w:rPr>
          <w:t>Delegated Regulation 2015/35</w:t>
        </w:r>
      </w:ins>
      <w:del w:id="5" w:author="Author">
        <w:r w:rsidR="00C35B55" w:rsidRPr="00CF6BF1" w:rsidDel="002D5ED8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delText>Implementing measures</w:delText>
        </w:r>
      </w:del>
      <w:r w:rsidRPr="00CF6BF1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827DF7" w:rsidRPr="00C35B55" w:rsidRDefault="00827DF7" w:rsidP="00C35B55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5B55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r w:rsidR="00DE2035">
        <w:rPr>
          <w:rFonts w:ascii="Times New Roman" w:hAnsi="Times New Roman" w:cs="Times New Roman"/>
          <w:sz w:val="20"/>
          <w:szCs w:val="20"/>
        </w:rPr>
        <w:t xml:space="preserve">guarantees with </w:t>
      </w:r>
      <w:r w:rsidRPr="00C35B55">
        <w:rPr>
          <w:rFonts w:ascii="Times New Roman" w:hAnsi="Times New Roman" w:cs="Times New Roman"/>
          <w:sz w:val="20"/>
          <w:szCs w:val="20"/>
        </w:rPr>
        <w:t>unlimited amount</w:t>
      </w:r>
      <w:ins w:id="6" w:author="Author">
        <w:r w:rsidR="002D5ED8">
          <w:rPr>
            <w:rFonts w:ascii="Times New Roman" w:hAnsi="Times New Roman" w:cs="Times New Roman"/>
            <w:sz w:val="20"/>
            <w:szCs w:val="20"/>
          </w:rPr>
          <w:t>,</w:t>
        </w:r>
      </w:ins>
      <w:r w:rsidRPr="00C35B55">
        <w:rPr>
          <w:rFonts w:ascii="Times New Roman" w:hAnsi="Times New Roman" w:cs="Times New Roman"/>
          <w:sz w:val="20"/>
          <w:szCs w:val="20"/>
        </w:rPr>
        <w:t xml:space="preserve"> </w:t>
      </w:r>
      <w:ins w:id="7" w:author="Author">
        <w:r w:rsidR="002D5ED8">
          <w:rPr>
            <w:rFonts w:ascii="Times New Roman" w:hAnsi="Times New Roman" w:cs="Times New Roman"/>
            <w:sz w:val="20"/>
            <w:szCs w:val="20"/>
          </w:rPr>
          <w:t>regardless of the date being limited or</w:t>
        </w:r>
      </w:ins>
      <w:del w:id="8" w:author="Author">
        <w:r w:rsidRPr="00C35B55" w:rsidDel="002D5ED8">
          <w:rPr>
            <w:rFonts w:ascii="Times New Roman" w:hAnsi="Times New Roman" w:cs="Times New Roman"/>
            <w:sz w:val="20"/>
            <w:szCs w:val="20"/>
          </w:rPr>
          <w:delText xml:space="preserve">and not </w:delText>
        </w:r>
        <w:r w:rsidR="00DE2035" w:rsidDel="002D5ED8">
          <w:rPr>
            <w:rFonts w:ascii="Times New Roman" w:hAnsi="Times New Roman" w:cs="Times New Roman"/>
            <w:sz w:val="20"/>
            <w:szCs w:val="20"/>
          </w:rPr>
          <w:delText>with</w:delText>
        </w:r>
      </w:del>
      <w:r w:rsidRPr="00C35B55">
        <w:rPr>
          <w:rFonts w:ascii="Times New Roman" w:hAnsi="Times New Roman" w:cs="Times New Roman"/>
          <w:sz w:val="20"/>
          <w:szCs w:val="20"/>
        </w:rPr>
        <w:t xml:space="preserve"> unlimited</w:t>
      </w:r>
      <w:del w:id="9" w:author="Author">
        <w:r w:rsidRPr="00C35B55" w:rsidDel="002D5ED8">
          <w:rPr>
            <w:rFonts w:ascii="Times New Roman" w:hAnsi="Times New Roman" w:cs="Times New Roman"/>
            <w:sz w:val="20"/>
            <w:szCs w:val="20"/>
          </w:rPr>
          <w:delText xml:space="preserve"> date</w:delText>
        </w:r>
      </w:del>
      <w:r w:rsidRPr="00C35B55">
        <w:rPr>
          <w:rFonts w:ascii="Times New Roman" w:hAnsi="Times New Roman" w:cs="Times New Roman"/>
          <w:sz w:val="20"/>
          <w:szCs w:val="20"/>
        </w:rPr>
        <w:t>.</w:t>
      </w:r>
    </w:p>
    <w:p w:rsidR="00827DF7" w:rsidRPr="00C35B55" w:rsidRDefault="00827DF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35B55">
        <w:rPr>
          <w:rFonts w:ascii="Times New Roman" w:hAnsi="Times New Roman" w:cs="Times New Roman"/>
          <w:sz w:val="20"/>
          <w:szCs w:val="20"/>
          <w:lang w:val="en-US"/>
        </w:rPr>
        <w:t>The guarantees listed in this template are not reported in S.03.01</w:t>
      </w:r>
      <w:del w:id="10" w:author="Author">
        <w:r w:rsidRPr="00C35B55" w:rsidDel="00A244EC">
          <w:rPr>
            <w:rFonts w:ascii="Times New Roman" w:hAnsi="Times New Roman" w:cs="Times New Roman"/>
            <w:sz w:val="20"/>
            <w:szCs w:val="20"/>
            <w:lang w:val="en-US"/>
          </w:rPr>
          <w:delText>.</w:delText>
        </w:r>
        <w:r w:rsidR="00075666" w:rsidRPr="00C35B55" w:rsidDel="00A244EC">
          <w:rPr>
            <w:rFonts w:ascii="Times New Roman" w:hAnsi="Times New Roman" w:cs="Times New Roman"/>
            <w:sz w:val="20"/>
            <w:szCs w:val="20"/>
            <w:lang w:val="en-US"/>
          </w:rPr>
          <w:delText>b</w:delText>
        </w:r>
      </w:del>
      <w:r w:rsidRPr="00C35B55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2938"/>
        <w:gridCol w:w="5183"/>
      </w:tblGrid>
      <w:tr w:rsidR="008B4FE4" w:rsidRPr="0062030D" w:rsidTr="00BF3FD9">
        <w:trPr>
          <w:trHeight w:val="285"/>
        </w:trPr>
        <w:tc>
          <w:tcPr>
            <w:tcW w:w="1167" w:type="dxa"/>
            <w:noWrap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GoBack" w:colFirst="2" w:colLast="2"/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183" w:type="dxa"/>
            <w:hideMark/>
          </w:tcPr>
          <w:p w:rsidR="008B4FE4" w:rsidRPr="00C35B55" w:rsidRDefault="008B4FE4" w:rsidP="00FE2C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8B4FE4" w:rsidRPr="0062030D" w:rsidTr="00BF3FD9">
        <w:trPr>
          <w:trHeight w:val="570"/>
        </w:trPr>
        <w:tc>
          <w:tcPr>
            <w:tcW w:w="1167" w:type="dxa"/>
            <w:hideMark/>
          </w:tcPr>
          <w:p w:rsidR="0062030D" w:rsidRDefault="00AD27FF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10C"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FE4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4FE4" w:rsidRPr="00C35B55">
              <w:rPr>
                <w:rFonts w:ascii="Times New Roman" w:hAnsi="Times New Roman" w:cs="Times New Roman"/>
                <w:sz w:val="20"/>
                <w:szCs w:val="20"/>
              </w:rPr>
              <w:t>A0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5183" w:type="dxa"/>
            <w:hideMark/>
          </w:tcPr>
          <w:p w:rsidR="008B4FE4" w:rsidRPr="00C35B55" w:rsidRDefault="008B4F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guarantee received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>This number</w:t>
            </w:r>
            <w:r w:rsidR="00D772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attributed by the undertaking, must be unique and consistent over time. It 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147D1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73A3"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4FE4" w:rsidRPr="0062030D" w:rsidTr="00BF3FD9">
        <w:trPr>
          <w:trHeight w:val="285"/>
        </w:trPr>
        <w:tc>
          <w:tcPr>
            <w:tcW w:w="1167" w:type="dxa"/>
            <w:hideMark/>
          </w:tcPr>
          <w:p w:rsidR="008B4FE4" w:rsidRDefault="00F5010C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(A3C)</w:t>
            </w:r>
          </w:p>
        </w:tc>
        <w:tc>
          <w:tcPr>
            <w:tcW w:w="2938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Name of provider of guarantee</w:t>
            </w:r>
          </w:p>
        </w:tc>
        <w:tc>
          <w:tcPr>
            <w:tcW w:w="5183" w:type="dxa"/>
            <w:hideMark/>
          </w:tcPr>
          <w:p w:rsidR="008B4FE4" w:rsidRPr="00C35B55" w:rsidRDefault="008B4FE4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of the name of the provider of the guarantee </w:t>
            </w:r>
          </w:p>
        </w:tc>
      </w:tr>
      <w:tr w:rsidR="00426E42" w:rsidRPr="0062030D" w:rsidTr="00C35B55">
        <w:trPr>
          <w:trHeight w:val="1244"/>
        </w:trPr>
        <w:tc>
          <w:tcPr>
            <w:tcW w:w="1167" w:type="dxa"/>
          </w:tcPr>
          <w:p w:rsidR="00426E42" w:rsidRPr="00C35B55" w:rsidDel="00F5010C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</w:p>
        </w:tc>
        <w:tc>
          <w:tcPr>
            <w:tcW w:w="5183" w:type="dxa"/>
          </w:tcPr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="00E47B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>
              <w:rPr>
                <w:rFonts w:ascii="Times New Roman" w:hAnsi="Times New Roman" w:cs="Times New Roman"/>
                <w:sz w:val="20"/>
                <w:szCs w:val="20"/>
              </w:rPr>
              <w:t xml:space="preserve">of provider 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 xml:space="preserve">using the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  <w:t>If no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available this item </w:t>
            </w:r>
            <w:r w:rsidR="002147D1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 w:rsidR="001123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62030D" w:rsidTr="00BF3FD9">
        <w:trPr>
          <w:trHeight w:val="1425"/>
        </w:trPr>
        <w:tc>
          <w:tcPr>
            <w:tcW w:w="1167" w:type="dxa"/>
          </w:tcPr>
          <w:p w:rsidR="00426E42" w:rsidRPr="00C35B55" w:rsidDel="00F5010C" w:rsidRDefault="00426E42" w:rsidP="00AD27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</w:tcPr>
          <w:p w:rsidR="00426E42" w:rsidRPr="00C35B55" w:rsidRDefault="00426E42" w:rsidP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Type of code of provider of guarantee</w:t>
            </w:r>
          </w:p>
        </w:tc>
        <w:tc>
          <w:tcPr>
            <w:tcW w:w="5183" w:type="dxa"/>
          </w:tcPr>
          <w:p w:rsidR="00426E42" w:rsidRPr="00C35B55" w:rsidRDefault="00426E42" w:rsidP="002D5E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</w:t>
            </w:r>
            <w:r w:rsidR="007D0EE3" w:rsidRPr="00C35B55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ins w:id="12" w:author="Author">
              <w:r w:rsidR="002D5ED8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del w:id="13" w:author="Author">
              <w:r w:rsidR="001123ED" w:rsidRPr="00037BA4" w:rsidDel="002D5ED8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="001123ED"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4212B"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426E42" w:rsidRPr="0062030D" w:rsidTr="00BF3FD9">
        <w:trPr>
          <w:trHeight w:val="1425"/>
        </w:trPr>
        <w:tc>
          <w:tcPr>
            <w:tcW w:w="1167" w:type="dxa"/>
            <w:hideMark/>
          </w:tcPr>
          <w:p w:rsidR="00426E42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(E3C)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Provider of guarantee belonging to the same group</w:t>
            </w:r>
          </w:p>
        </w:tc>
        <w:tc>
          <w:tcPr>
            <w:tcW w:w="5183" w:type="dxa"/>
            <w:hideMark/>
          </w:tcPr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Indication if provider of the guarantee belongs to the same group as the undertaking.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  <w:t>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Belonging to the same group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2 –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C35B55">
              <w:rPr>
                <w:rFonts w:ascii="Times New Roman" w:hAnsi="Times New Roman" w:cs="Times New Roman"/>
                <w:sz w:val="20"/>
                <w:szCs w:val="20"/>
              </w:rPr>
              <w:t>Not belonging to the same group</w:t>
            </w:r>
          </w:p>
        </w:tc>
      </w:tr>
      <w:tr w:rsidR="00426E42" w:rsidRPr="0062030D" w:rsidTr="00BF3FD9">
        <w:trPr>
          <w:trHeight w:val="3420"/>
        </w:trPr>
        <w:tc>
          <w:tcPr>
            <w:tcW w:w="1167" w:type="dxa"/>
            <w:hideMark/>
          </w:tcPr>
          <w:p w:rsidR="00426E42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5183" w:type="dxa"/>
            <w:hideMark/>
          </w:tcPr>
          <w:p w:rsidR="00426E42" w:rsidRPr="00C35B55" w:rsidRDefault="00E942D5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triggering event. One of the options in the following closed list shall be used: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Bankruptcy filing ISDA credit event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Downgrading by a rating agency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Fall of SCR below a threshold but higher than 100 %</w:t>
            </w:r>
          </w:p>
          <w:p w:rsidR="00426E42" w:rsidRPr="00C35B55" w:rsidRDefault="00E942D5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SCR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MCR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Non-payment of a contractual obligation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Fraud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disposal of assets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acquisition of assets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6067" w:rsidRPr="00037B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- Other</w:t>
            </w:r>
          </w:p>
        </w:tc>
      </w:tr>
      <w:tr w:rsidR="00426E42" w:rsidRPr="0062030D" w:rsidTr="00BF3FD9">
        <w:trPr>
          <w:trHeight w:val="285"/>
        </w:trPr>
        <w:tc>
          <w:tcPr>
            <w:tcW w:w="1167" w:type="dxa"/>
            <w:hideMark/>
          </w:tcPr>
          <w:p w:rsidR="00426E42" w:rsidRPr="00C35B55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Specific triggering event (s) of guarantee</w:t>
            </w:r>
          </w:p>
        </w:tc>
        <w:tc>
          <w:tcPr>
            <w:tcW w:w="5183" w:type="dxa"/>
            <w:hideMark/>
          </w:tcPr>
          <w:p w:rsidR="00426E42" w:rsidRPr="00C35B55" w:rsidRDefault="00426E42" w:rsidP="00E475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62030D" w:rsidTr="00BF3FD9">
        <w:trPr>
          <w:trHeight w:val="285"/>
        </w:trPr>
        <w:tc>
          <w:tcPr>
            <w:tcW w:w="1167" w:type="dxa"/>
            <w:hideMark/>
          </w:tcPr>
          <w:p w:rsidR="00426E42" w:rsidRDefault="00AD27FF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26E42"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5183" w:type="dxa"/>
            <w:hideMark/>
          </w:tcPr>
          <w:p w:rsidR="00426E42" w:rsidRPr="00C35B55" w:rsidRDefault="00426E42" w:rsidP="00A73D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 code of the starting date of the coverage of the contract</w:t>
            </w:r>
            <w:r w:rsidR="000D60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6E42" w:rsidRPr="0062030D" w:rsidTr="00BF3FD9">
        <w:trPr>
          <w:trHeight w:val="1710"/>
        </w:trPr>
        <w:tc>
          <w:tcPr>
            <w:tcW w:w="1167" w:type="dxa"/>
            <w:hideMark/>
          </w:tcPr>
          <w:p w:rsidR="00426E42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C35B5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C35B55" w:rsidRDefault="0062030D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(D3C)</w:t>
            </w:r>
          </w:p>
        </w:tc>
        <w:tc>
          <w:tcPr>
            <w:tcW w:w="2938" w:type="dxa"/>
            <w:hideMark/>
          </w:tcPr>
          <w:p w:rsidR="00426E42" w:rsidRPr="00C35B55" w:rsidRDefault="00426E42" w:rsidP="00FE2C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Ancillary Own Funds</w:t>
            </w:r>
          </w:p>
        </w:tc>
        <w:tc>
          <w:tcPr>
            <w:tcW w:w="5183" w:type="dxa"/>
            <w:hideMark/>
          </w:tcPr>
          <w:p w:rsidR="00426E42" w:rsidRPr="00C35B55" w:rsidRDefault="00426E42" w:rsidP="00C35B5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Indication if the guarantee is classified as Ancillary Own Fund and is presented in the following items of S.23.01</w:t>
            </w:r>
            <w:del w:id="14" w:author="Author">
              <w:r w:rsidRPr="00C35B55" w:rsidDel="00A244EC">
                <w:rPr>
                  <w:rFonts w:ascii="Times New Roman" w:hAnsi="Times New Roman" w:cs="Times New Roman"/>
                  <w:sz w:val="20"/>
                  <w:szCs w:val="20"/>
                </w:rPr>
                <w:delText>.b</w:delText>
              </w:r>
            </w:del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426E42" w:rsidRPr="00C35B55" w:rsidRDefault="00426E42" w:rsidP="002F6BBE">
            <w:pPr>
              <w:pStyle w:val="ListParagraph"/>
              <w:numPr>
                <w:ilvl w:val="0"/>
                <w:numId w:val="10"/>
              </w:numPr>
              <w:ind w:left="573"/>
              <w:rPr>
                <w:rFonts w:ascii="Times New Roman" w:hAnsi="Times New Roman" w:cs="Times New Roman"/>
                <w:sz w:val="20"/>
                <w:szCs w:val="20"/>
              </w:rPr>
              <w:pPrChange w:id="15" w:author="Author">
                <w:pPr>
                  <w:pStyle w:val="ListParagraph"/>
                  <w:numPr>
                    <w:numId w:val="10"/>
                  </w:numPr>
                  <w:ind w:hanging="360"/>
                </w:pPr>
              </w:pPrChange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under Article 96(2) of the Directive </w:t>
            </w:r>
            <w:r w:rsidR="00774531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C4978" w:rsidRPr="00C35B55">
              <w:rPr>
                <w:rFonts w:ascii="Times New Roman" w:hAnsi="Times New Roman" w:cs="Times New Roman"/>
                <w:sz w:val="20"/>
                <w:szCs w:val="20"/>
              </w:rPr>
              <w:t>C0010/R0340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6E42" w:rsidRPr="00C35B55" w:rsidRDefault="00426E42" w:rsidP="002F6BBE">
            <w:pPr>
              <w:pStyle w:val="ListParagraph"/>
              <w:numPr>
                <w:ilvl w:val="0"/>
                <w:numId w:val="10"/>
              </w:numPr>
              <w:ind w:left="573"/>
              <w:rPr>
                <w:rFonts w:ascii="Times New Roman" w:hAnsi="Times New Roman" w:cs="Times New Roman"/>
                <w:sz w:val="20"/>
                <w:szCs w:val="20"/>
              </w:rPr>
              <w:pPrChange w:id="16" w:author="Author">
                <w:pPr>
                  <w:pStyle w:val="ListParagraph"/>
                  <w:numPr>
                    <w:numId w:val="10"/>
                  </w:numPr>
                  <w:ind w:hanging="360"/>
                </w:pPr>
              </w:pPrChange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other than under Article 96(2) of the Directive </w:t>
            </w:r>
            <w:r w:rsidR="00774531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C4978" w:rsidRPr="00C35B55">
              <w:rPr>
                <w:rFonts w:ascii="Times New Roman" w:hAnsi="Times New Roman" w:cs="Times New Roman"/>
                <w:sz w:val="20"/>
                <w:szCs w:val="20"/>
              </w:rPr>
              <w:t>C0010/R0350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6E42" w:rsidRPr="00C35B55" w:rsidRDefault="00426E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C49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6067" w:rsidRPr="00C35B55">
              <w:rPr>
                <w:rFonts w:ascii="Times New Roman" w:hAnsi="Times New Roman" w:cs="Times New Roman"/>
                <w:sz w:val="20"/>
                <w:szCs w:val="20"/>
              </w:rPr>
              <w:t>Ancillary own fund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C497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C35B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D6067" w:rsidRPr="00C35B55">
              <w:rPr>
                <w:rFonts w:ascii="Times New Roman" w:hAnsi="Times New Roman" w:cs="Times New Roman"/>
                <w:sz w:val="20"/>
                <w:szCs w:val="20"/>
              </w:rPr>
              <w:t>Not an ancillary own fund</w:t>
            </w:r>
          </w:p>
        </w:tc>
      </w:tr>
      <w:bookmarkEnd w:id="11"/>
    </w:tbl>
    <w:p w:rsidR="008B4FE4" w:rsidRPr="00C35B55" w:rsidRDefault="008B4FE4" w:rsidP="00C544BA">
      <w:pPr>
        <w:rPr>
          <w:rFonts w:ascii="Times New Roman" w:hAnsi="Times New Roman" w:cs="Times New Roman"/>
          <w:sz w:val="20"/>
          <w:szCs w:val="20"/>
        </w:rPr>
      </w:pPr>
    </w:p>
    <w:sectPr w:rsidR="008B4FE4" w:rsidRPr="00C35B55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4184"/>
    <w:multiLevelType w:val="hybridMultilevel"/>
    <w:tmpl w:val="3AA8C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B4FE4"/>
    <w:rsid w:val="000277A1"/>
    <w:rsid w:val="00037BA4"/>
    <w:rsid w:val="00075666"/>
    <w:rsid w:val="000928F4"/>
    <w:rsid w:val="000B0226"/>
    <w:rsid w:val="000B5753"/>
    <w:rsid w:val="000C3928"/>
    <w:rsid w:val="000D6067"/>
    <w:rsid w:val="000D63A0"/>
    <w:rsid w:val="001067B3"/>
    <w:rsid w:val="001123ED"/>
    <w:rsid w:val="00172BC2"/>
    <w:rsid w:val="001816BE"/>
    <w:rsid w:val="00184FF6"/>
    <w:rsid w:val="001A4288"/>
    <w:rsid w:val="001F2BD9"/>
    <w:rsid w:val="002147D1"/>
    <w:rsid w:val="00227836"/>
    <w:rsid w:val="00233377"/>
    <w:rsid w:val="0024212B"/>
    <w:rsid w:val="00295647"/>
    <w:rsid w:val="002D5ED8"/>
    <w:rsid w:val="002F6BBE"/>
    <w:rsid w:val="00363D27"/>
    <w:rsid w:val="003A02AA"/>
    <w:rsid w:val="004022DB"/>
    <w:rsid w:val="00426E42"/>
    <w:rsid w:val="0045796C"/>
    <w:rsid w:val="0047041B"/>
    <w:rsid w:val="004F14B5"/>
    <w:rsid w:val="00521ABE"/>
    <w:rsid w:val="00540109"/>
    <w:rsid w:val="005E345E"/>
    <w:rsid w:val="0061247F"/>
    <w:rsid w:val="00617D80"/>
    <w:rsid w:val="0062030D"/>
    <w:rsid w:val="006F0C30"/>
    <w:rsid w:val="0070337C"/>
    <w:rsid w:val="00774531"/>
    <w:rsid w:val="007758DA"/>
    <w:rsid w:val="007A15AF"/>
    <w:rsid w:val="007C4978"/>
    <w:rsid w:val="007D0EE3"/>
    <w:rsid w:val="00827DF7"/>
    <w:rsid w:val="00830819"/>
    <w:rsid w:val="00864A93"/>
    <w:rsid w:val="008B4162"/>
    <w:rsid w:val="008B4FE4"/>
    <w:rsid w:val="008E02EB"/>
    <w:rsid w:val="00975C85"/>
    <w:rsid w:val="009A6A5C"/>
    <w:rsid w:val="00A244EC"/>
    <w:rsid w:val="00A501F6"/>
    <w:rsid w:val="00A73D0E"/>
    <w:rsid w:val="00A873A3"/>
    <w:rsid w:val="00AD27FF"/>
    <w:rsid w:val="00AD7038"/>
    <w:rsid w:val="00B132D5"/>
    <w:rsid w:val="00B45155"/>
    <w:rsid w:val="00B85E81"/>
    <w:rsid w:val="00BC232F"/>
    <w:rsid w:val="00BE029A"/>
    <w:rsid w:val="00BE5404"/>
    <w:rsid w:val="00BF19BE"/>
    <w:rsid w:val="00BF3FD9"/>
    <w:rsid w:val="00C35B55"/>
    <w:rsid w:val="00C52A82"/>
    <w:rsid w:val="00C544BA"/>
    <w:rsid w:val="00C613EB"/>
    <w:rsid w:val="00C6483E"/>
    <w:rsid w:val="00C670EE"/>
    <w:rsid w:val="00C83D6F"/>
    <w:rsid w:val="00CF6BF1"/>
    <w:rsid w:val="00D0080A"/>
    <w:rsid w:val="00D772BA"/>
    <w:rsid w:val="00D95BEF"/>
    <w:rsid w:val="00DC6130"/>
    <w:rsid w:val="00DE2035"/>
    <w:rsid w:val="00DE287E"/>
    <w:rsid w:val="00DF0ACF"/>
    <w:rsid w:val="00DF3ABA"/>
    <w:rsid w:val="00DF638F"/>
    <w:rsid w:val="00E120A2"/>
    <w:rsid w:val="00E4757F"/>
    <w:rsid w:val="00E47B9E"/>
    <w:rsid w:val="00E633C0"/>
    <w:rsid w:val="00E942D5"/>
    <w:rsid w:val="00EB17A0"/>
    <w:rsid w:val="00F06B7F"/>
    <w:rsid w:val="00F2361C"/>
    <w:rsid w:val="00F25AE3"/>
    <w:rsid w:val="00F5010C"/>
    <w:rsid w:val="00F92B94"/>
    <w:rsid w:val="00FB614B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C497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1A4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4288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C4978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sid w:val="001A4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4288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3A901-3B59-44F2-8F18-F90EF21F3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2015-07-02T21:52:00Z</dcterms:created>
  <dcterms:modified xsi:type="dcterms:W3CDTF">2015-07-02T21:57:00Z</dcterms:modified>
</cp:coreProperties>
</file>